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ACAB2" w14:textId="34CB3C8A" w:rsidR="00901D50" w:rsidRDefault="00B237C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3CB44B4E" wp14:editId="2E9A8D43">
                <wp:simplePos x="0" y="0"/>
                <wp:positionH relativeFrom="column">
                  <wp:posOffset>3281680</wp:posOffset>
                </wp:positionH>
                <wp:positionV relativeFrom="paragraph">
                  <wp:posOffset>0</wp:posOffset>
                </wp:positionV>
                <wp:extent cx="2497455" cy="466725"/>
                <wp:effectExtent l="0" t="0" r="17145" b="28575"/>
                <wp:wrapTight wrapText="bothSides">
                  <wp:wrapPolygon edited="0">
                    <wp:start x="0" y="0"/>
                    <wp:lineTo x="0" y="22041"/>
                    <wp:lineTo x="21584" y="22041"/>
                    <wp:lineTo x="21584" y="0"/>
                    <wp:lineTo x="0" y="0"/>
                  </wp:wrapPolygon>
                </wp:wrapTight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745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A74E4" w14:textId="77777777" w:rsidR="004C39B0" w:rsidRDefault="00552E22" w:rsidP="004C39B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INSERER ICI LE LOGO DE LA</w:t>
                            </w:r>
                          </w:p>
                          <w:p w14:paraId="7C13242B" w14:textId="77777777" w:rsidR="00552E22" w:rsidRDefault="00552E22" w:rsidP="004C39B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STRUCTURE</w:t>
                            </w:r>
                            <w:r w:rsidR="004C39B0">
                              <w:t xml:space="preserve"> BENEFICIAIRE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B44B4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58.4pt;margin-top:0;width:196.65pt;height:36.7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">
                <v:textbox>
                  <w:txbxContent>
                    <w:p w14:paraId="516A74E4" w14:textId="77777777" w:rsidR="004C39B0" w:rsidRDefault="00552E22" w:rsidP="004C39B0">
                      <w:pPr>
                        <w:spacing w:after="0" w:line="240" w:lineRule="auto"/>
                        <w:jc w:val="center"/>
                      </w:pPr>
                      <w:r>
                        <w:t>INSERER ICI LE LOGO DE LA</w:t>
                      </w:r>
                    </w:p>
                    <w:p w14:paraId="7C13242B" w14:textId="77777777" w:rsidR="00552E22" w:rsidRDefault="00552E22" w:rsidP="004C39B0">
                      <w:pPr>
                        <w:spacing w:after="0" w:line="240" w:lineRule="auto"/>
                        <w:jc w:val="center"/>
                      </w:pPr>
                      <w:r>
                        <w:t>STRUCTURE</w:t>
                      </w:r>
                      <w:r w:rsidR="004C39B0">
                        <w:t xml:space="preserve"> BENEFICIAIRE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E750B" w:rsidRPr="004E750B">
        <w:rPr>
          <w:b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32937C28" wp14:editId="79A0199F">
            <wp:simplePos x="0" y="0"/>
            <wp:positionH relativeFrom="column">
              <wp:posOffset>665538</wp:posOffset>
            </wp:positionH>
            <wp:positionV relativeFrom="paragraph">
              <wp:posOffset>-426951</wp:posOffset>
            </wp:positionV>
            <wp:extent cx="1724891" cy="628768"/>
            <wp:effectExtent l="0" t="0" r="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891" cy="628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50B" w:rsidRPr="004E750B">
        <w:rPr>
          <w:b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49B20004" wp14:editId="2572AEFC">
            <wp:simplePos x="0" y="0"/>
            <wp:positionH relativeFrom="column">
              <wp:posOffset>-323041</wp:posOffset>
            </wp:positionH>
            <wp:positionV relativeFrom="paragraph">
              <wp:posOffset>-541193</wp:posOffset>
            </wp:positionV>
            <wp:extent cx="1046019" cy="1061206"/>
            <wp:effectExtent l="0" t="0" r="1905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019" cy="1061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AA74B2" w14:paraId="11B4B4F3" w14:textId="77777777" w:rsidTr="00901D50">
        <w:tc>
          <w:tcPr>
            <w:tcW w:w="9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0C9C1A" w14:textId="728131C0" w:rsidR="004E750B" w:rsidRPr="004E750B" w:rsidRDefault="004E750B" w:rsidP="004E750B">
            <w:pPr>
              <w:jc w:val="center"/>
              <w:rPr>
                <w:b/>
                <w:sz w:val="28"/>
                <w:szCs w:val="28"/>
              </w:rPr>
            </w:pPr>
            <w:bookmarkStart w:id="0" w:name="_Hlk116032343"/>
            <w:bookmarkEnd w:id="0"/>
          </w:p>
          <w:p w14:paraId="355ED240" w14:textId="3E50E361" w:rsidR="004920C1" w:rsidRPr="003E5440" w:rsidRDefault="004920C1" w:rsidP="003E544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</w:t>
            </w:r>
            <w:r w:rsidR="00901D50" w:rsidRPr="00732809">
              <w:rPr>
                <w:b/>
                <w:sz w:val="28"/>
                <w:szCs w:val="28"/>
              </w:rPr>
              <w:t>ettre de mission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44764" w14:paraId="1A622A6D" w14:textId="77777777" w:rsidTr="00045A64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8E7DA1" w14:textId="36CAD33C" w:rsidR="00344764" w:rsidRDefault="00344764" w:rsidP="00045A64">
            <w:r>
              <w:t>Nom de la structure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7681E5" w14:textId="77777777" w:rsidR="00344764" w:rsidRDefault="00344764" w:rsidP="008F6583"/>
        </w:tc>
      </w:tr>
      <w:tr w:rsidR="00AA74B2" w14:paraId="58C970D3" w14:textId="77777777" w:rsidTr="00045A64">
        <w:tc>
          <w:tcPr>
            <w:tcW w:w="2518" w:type="dxa"/>
            <w:shd w:val="clear" w:color="auto" w:fill="auto"/>
            <w:vAlign w:val="bottom"/>
          </w:tcPr>
          <w:p w14:paraId="43025138" w14:textId="77777777" w:rsidR="00AA74B2" w:rsidRDefault="00344764" w:rsidP="00045A64">
            <w:r>
              <w:t>Intitulé de l’opération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AF29EF8" w14:textId="77777777" w:rsidR="00AA74B2" w:rsidRDefault="00AA74B2" w:rsidP="008F6583"/>
        </w:tc>
      </w:tr>
      <w:tr w:rsidR="00AA74B2" w14:paraId="2048D7ED" w14:textId="77777777" w:rsidTr="00045A64">
        <w:tc>
          <w:tcPr>
            <w:tcW w:w="2518" w:type="dxa"/>
            <w:shd w:val="clear" w:color="auto" w:fill="auto"/>
            <w:vAlign w:val="bottom"/>
          </w:tcPr>
          <w:p w14:paraId="42FA3B99" w14:textId="77777777" w:rsidR="00AA74B2" w:rsidRDefault="005A3DFF" w:rsidP="00045A64">
            <w:r>
              <w:t xml:space="preserve">N° </w:t>
            </w:r>
            <w:r w:rsidR="00344764">
              <w:t>de l’opération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4CD3A78" w14:textId="77777777" w:rsidR="00AA74B2" w:rsidRDefault="00AA74B2" w:rsidP="008F6583"/>
        </w:tc>
      </w:tr>
      <w:tr w:rsidR="00344764" w14:paraId="36309ECC" w14:textId="77777777" w:rsidTr="00045A64">
        <w:tc>
          <w:tcPr>
            <w:tcW w:w="2518" w:type="dxa"/>
            <w:shd w:val="clear" w:color="auto" w:fill="auto"/>
            <w:vAlign w:val="bottom"/>
          </w:tcPr>
          <w:p w14:paraId="259059C5" w14:textId="34161E0F" w:rsidR="00344764" w:rsidRDefault="00344764" w:rsidP="00045A64">
            <w:r>
              <w:t>Nom, prénom du salarié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DD096A9" w14:textId="77777777" w:rsidR="00344764" w:rsidRDefault="00344764" w:rsidP="008F6583"/>
        </w:tc>
      </w:tr>
      <w:tr w:rsidR="00344764" w14:paraId="39DF721E" w14:textId="77777777" w:rsidTr="00045A64">
        <w:tc>
          <w:tcPr>
            <w:tcW w:w="2518" w:type="dxa"/>
            <w:shd w:val="clear" w:color="auto" w:fill="auto"/>
            <w:vAlign w:val="bottom"/>
          </w:tcPr>
          <w:p w14:paraId="0248C3F1" w14:textId="77777777" w:rsidR="00344764" w:rsidRDefault="009E2762" w:rsidP="00045A64">
            <w:r>
              <w:t xml:space="preserve">Poste </w:t>
            </w:r>
            <w:r w:rsidR="00344764">
              <w:t>occupé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C91A122" w14:textId="77777777" w:rsidR="00344764" w:rsidRDefault="00344764" w:rsidP="008F6583"/>
        </w:tc>
      </w:tr>
    </w:tbl>
    <w:p w14:paraId="4C29AE6E" w14:textId="5AB886FA" w:rsidR="00AA74B2" w:rsidRDefault="00AA74B2"/>
    <w:p w14:paraId="6C00BAEF" w14:textId="77777777" w:rsidR="0030455F" w:rsidRDefault="0030455F"/>
    <w:p w14:paraId="341D8822" w14:textId="483EFB51" w:rsidR="006F60BC" w:rsidRPr="003E5440" w:rsidRDefault="00A249B7" w:rsidP="006F60BC">
      <w:pPr>
        <w:rPr>
          <w:b/>
          <w:bCs/>
        </w:rPr>
      </w:pPr>
      <w:r w:rsidRPr="003E5440">
        <w:rPr>
          <w:b/>
          <w:bCs/>
          <w:u w:val="single"/>
        </w:rPr>
        <w:t>Objet de la m</w:t>
      </w:r>
      <w:r w:rsidR="00B3555D" w:rsidRPr="003E5440">
        <w:rPr>
          <w:b/>
          <w:bCs/>
          <w:u w:val="single"/>
        </w:rPr>
        <w:t xml:space="preserve">ission </w:t>
      </w:r>
      <w:r w:rsidR="00B1625E" w:rsidRPr="003E5440">
        <w:rPr>
          <w:b/>
          <w:bCs/>
          <w:u w:val="single"/>
        </w:rPr>
        <w:t>(</w:t>
      </w:r>
      <w:r w:rsidR="00B3555D" w:rsidRPr="000A6002">
        <w:rPr>
          <w:b/>
          <w:bCs/>
          <w:i/>
          <w:iCs/>
          <w:u w:val="single"/>
        </w:rPr>
        <w:t>à réaliser dans le cadre d</w:t>
      </w:r>
      <w:r w:rsidR="002207C1" w:rsidRPr="000A6002">
        <w:rPr>
          <w:b/>
          <w:bCs/>
          <w:i/>
          <w:iCs/>
          <w:u w:val="single"/>
        </w:rPr>
        <w:t>e l’opération</w:t>
      </w:r>
      <w:r w:rsidR="00B1625E" w:rsidRPr="000A6002">
        <w:rPr>
          <w:b/>
          <w:bCs/>
          <w:i/>
          <w:iCs/>
          <w:u w:val="single"/>
        </w:rPr>
        <w:t xml:space="preserve"> cofinancé</w:t>
      </w:r>
      <w:r w:rsidR="002207C1" w:rsidRPr="000A6002">
        <w:rPr>
          <w:b/>
          <w:bCs/>
          <w:i/>
          <w:iCs/>
          <w:u w:val="single"/>
        </w:rPr>
        <w:t>e</w:t>
      </w:r>
      <w:r w:rsidR="00B1625E" w:rsidRPr="003E5440">
        <w:rPr>
          <w:b/>
          <w:bCs/>
          <w:u w:val="single"/>
        </w:rPr>
        <w:t>)</w:t>
      </w:r>
      <w:r w:rsidR="00B3555D" w:rsidRPr="003E5440">
        <w:rPr>
          <w:b/>
          <w:bCs/>
        </w:rPr>
        <w:t xml:space="preserve"> :</w:t>
      </w:r>
    </w:p>
    <w:p w14:paraId="474265D6" w14:textId="0FE1F58C" w:rsidR="006F60BC" w:rsidRDefault="00B3555D" w:rsidP="006F60BC">
      <w:pPr>
        <w:pStyle w:val="Paragraphedeliste"/>
        <w:numPr>
          <w:ilvl w:val="0"/>
          <w:numId w:val="1"/>
        </w:numPr>
      </w:pPr>
      <w:r w:rsidRPr="006F60BC">
        <w:rPr>
          <w:highlight w:val="yellow"/>
        </w:rPr>
        <w:t>……………………………………….</w:t>
      </w:r>
      <w:r w:rsidR="006F60BC" w:rsidRPr="006F60BC">
        <w:rPr>
          <w:highlight w:val="yellow"/>
        </w:rPr>
        <w:t> </w:t>
      </w:r>
      <w:r w:rsidR="006F60BC">
        <w:t>;</w:t>
      </w:r>
    </w:p>
    <w:p w14:paraId="360FAC64" w14:textId="77777777" w:rsidR="006F60BC" w:rsidRDefault="00B3555D" w:rsidP="006F60BC">
      <w:pPr>
        <w:pStyle w:val="Paragraphedeliste"/>
        <w:numPr>
          <w:ilvl w:val="0"/>
          <w:numId w:val="1"/>
        </w:numPr>
      </w:pPr>
      <w:r w:rsidRPr="006F60BC">
        <w:rPr>
          <w:highlight w:val="yellow"/>
        </w:rPr>
        <w:t>..........................................</w:t>
      </w:r>
      <w:r w:rsidR="006F60BC" w:rsidRPr="006F60BC">
        <w:rPr>
          <w:highlight w:val="yellow"/>
        </w:rPr>
        <w:t> </w:t>
      </w:r>
      <w:r w:rsidR="006F60BC">
        <w:t>;</w:t>
      </w:r>
    </w:p>
    <w:p w14:paraId="02F4B7C5" w14:textId="77777777" w:rsidR="006F60BC" w:rsidRDefault="00B3555D" w:rsidP="00B3555D">
      <w:pPr>
        <w:pStyle w:val="Paragraphedeliste"/>
        <w:numPr>
          <w:ilvl w:val="0"/>
          <w:numId w:val="1"/>
        </w:numPr>
      </w:pPr>
      <w:r w:rsidRPr="006F60BC">
        <w:rPr>
          <w:highlight w:val="yellow"/>
        </w:rPr>
        <w:t>..........................................</w:t>
      </w:r>
      <w:r w:rsidR="006F60BC" w:rsidRPr="006F60BC">
        <w:rPr>
          <w:highlight w:val="yellow"/>
        </w:rPr>
        <w:t> </w:t>
      </w:r>
      <w:r w:rsidR="006F60BC">
        <w:t>;</w:t>
      </w:r>
    </w:p>
    <w:p w14:paraId="376E9067" w14:textId="6DD0C253" w:rsidR="00FB4B6A" w:rsidRDefault="00B3555D" w:rsidP="003E5440">
      <w:pPr>
        <w:pStyle w:val="Paragraphedeliste"/>
        <w:numPr>
          <w:ilvl w:val="0"/>
          <w:numId w:val="1"/>
        </w:numPr>
      </w:pPr>
      <w:r w:rsidRPr="006F60BC">
        <w:rPr>
          <w:highlight w:val="yellow"/>
        </w:rPr>
        <w:t>..........................................</w:t>
      </w:r>
      <w:r w:rsidR="001D6427">
        <w:t xml:space="preserve"> .</w:t>
      </w:r>
    </w:p>
    <w:p w14:paraId="0ACF3317" w14:textId="7A78B463" w:rsidR="00670958" w:rsidRPr="000A6002" w:rsidRDefault="00505FC8" w:rsidP="00B3555D">
      <w:pPr>
        <w:rPr>
          <w:b/>
          <w:bCs/>
          <w:u w:val="single"/>
        </w:rPr>
      </w:pPr>
      <w:r w:rsidRPr="000A6002">
        <w:rPr>
          <w:b/>
          <w:bCs/>
          <w:u w:val="single"/>
        </w:rPr>
        <w:t xml:space="preserve">Période d’affectation : </w:t>
      </w:r>
    </w:p>
    <w:p w14:paraId="5070B886" w14:textId="4E5C2F94" w:rsidR="00505FC8" w:rsidRDefault="00443605" w:rsidP="00B3555D">
      <w:r>
        <w:t xml:space="preserve">Du </w:t>
      </w:r>
      <w:r w:rsidR="00DE72DE" w:rsidRPr="001849BA">
        <w:rPr>
          <w:highlight w:val="yellow"/>
        </w:rPr>
        <w:t>xx/xx/</w:t>
      </w:r>
      <w:proofErr w:type="spellStart"/>
      <w:r w:rsidR="00DE72DE" w:rsidRPr="001849BA">
        <w:rPr>
          <w:highlight w:val="yellow"/>
        </w:rPr>
        <w:t>xxxx</w:t>
      </w:r>
      <w:proofErr w:type="spellEnd"/>
      <w:r w:rsidR="00DE72DE">
        <w:t xml:space="preserve"> au </w:t>
      </w:r>
      <w:r w:rsidR="00DE72DE" w:rsidRPr="001849BA">
        <w:rPr>
          <w:highlight w:val="yellow"/>
        </w:rPr>
        <w:t>xx/xx/</w:t>
      </w:r>
      <w:proofErr w:type="spellStart"/>
      <w:r w:rsidR="00DE72DE" w:rsidRPr="001849BA">
        <w:rPr>
          <w:highlight w:val="yellow"/>
        </w:rPr>
        <w:t>xxxx</w:t>
      </w:r>
      <w:proofErr w:type="spellEnd"/>
      <w:r w:rsidR="001849BA">
        <w:t xml:space="preserve">. </w:t>
      </w:r>
    </w:p>
    <w:p w14:paraId="54BA9C46" w14:textId="77777777" w:rsidR="00017978" w:rsidRDefault="00017978" w:rsidP="00B3555D">
      <w:pPr>
        <w:rPr>
          <w:b/>
          <w:bCs/>
          <w:u w:val="single"/>
        </w:rPr>
      </w:pPr>
    </w:p>
    <w:p w14:paraId="25007A5D" w14:textId="3AAB326F" w:rsidR="00505FC8" w:rsidRPr="000A6002" w:rsidRDefault="00AD479D" w:rsidP="00B3555D">
      <w:pPr>
        <w:rPr>
          <w:b/>
          <w:bCs/>
          <w:u w:val="single"/>
        </w:rPr>
      </w:pPr>
      <w:r w:rsidRPr="000A6002">
        <w:rPr>
          <w:b/>
          <w:bCs/>
          <w:u w:val="single"/>
        </w:rPr>
        <w:t>T</w:t>
      </w:r>
      <w:r w:rsidR="003C23F2" w:rsidRPr="000A6002">
        <w:rPr>
          <w:b/>
          <w:bCs/>
          <w:u w:val="single"/>
        </w:rPr>
        <w:t xml:space="preserve">emps </w:t>
      </w:r>
      <w:r w:rsidR="002207C1" w:rsidRPr="000A6002">
        <w:rPr>
          <w:b/>
          <w:bCs/>
          <w:u w:val="single"/>
        </w:rPr>
        <w:t xml:space="preserve">affecté à l’opération : </w:t>
      </w:r>
    </w:p>
    <w:p w14:paraId="08D076CB" w14:textId="2A6D8340" w:rsidR="009201EF" w:rsidRPr="003E5440" w:rsidRDefault="009201EF" w:rsidP="00B3555D">
      <w:r>
        <w:sym w:font="Wingdings" w:char="F071"/>
      </w:r>
      <w:r>
        <w:t xml:space="preserve"> </w:t>
      </w:r>
      <w:proofErr w:type="gramStart"/>
      <w:r>
        <w:t>à</w:t>
      </w:r>
      <w:proofErr w:type="gramEnd"/>
      <w:r>
        <w:t xml:space="preserve"> </w:t>
      </w:r>
      <w:r w:rsidRPr="003E5440">
        <w:t xml:space="preserve">100% </w:t>
      </w:r>
      <w:r>
        <w:t xml:space="preserve">sur l’opération ; </w:t>
      </w:r>
    </w:p>
    <w:p w14:paraId="45AA7573" w14:textId="4E1B9B6F" w:rsidR="00F4390C" w:rsidRDefault="009201EF" w:rsidP="00B3555D">
      <w:r w:rsidRPr="003E5440">
        <w:sym w:font="Wingdings" w:char="F071"/>
      </w:r>
      <w:r w:rsidRPr="003E5440">
        <w:t xml:space="preserve"> </w:t>
      </w:r>
      <w:proofErr w:type="gramStart"/>
      <w:r>
        <w:t>à</w:t>
      </w:r>
      <w:proofErr w:type="gramEnd"/>
      <w:r>
        <w:t xml:space="preserve"> temps fixe par mois : </w:t>
      </w:r>
      <w:proofErr w:type="spellStart"/>
      <w:r w:rsidRPr="001849BA">
        <w:rPr>
          <w:highlight w:val="yellow"/>
        </w:rPr>
        <w:t>xxxx</w:t>
      </w:r>
      <w:proofErr w:type="spellEnd"/>
      <w:r>
        <w:t xml:space="preserve"> heures/mois soit </w:t>
      </w:r>
      <w:r w:rsidRPr="001849BA">
        <w:rPr>
          <w:highlight w:val="yellow"/>
        </w:rPr>
        <w:t>xx</w:t>
      </w:r>
      <w:r>
        <w:t>%/mois</w:t>
      </w:r>
      <w:r w:rsidR="0030455F">
        <w:t> ;</w:t>
      </w:r>
    </w:p>
    <w:p w14:paraId="2491D163" w14:textId="34C89E96" w:rsidR="006160D1" w:rsidRPr="006160D1" w:rsidRDefault="0030455F" w:rsidP="00B3555D">
      <w:pPr>
        <w:rPr>
          <w:color w:val="FF0000"/>
        </w:rPr>
      </w:pPr>
      <w:r w:rsidRPr="003E5440">
        <w:sym w:font="Wingdings" w:char="F071"/>
      </w:r>
      <w:r w:rsidRPr="003E5440">
        <w:t xml:space="preserve"> </w:t>
      </w:r>
      <w:proofErr w:type="gramStart"/>
      <w:r>
        <w:t>à</w:t>
      </w:r>
      <w:proofErr w:type="gramEnd"/>
      <w:r>
        <w:t xml:space="preserve"> temps variable avec </w:t>
      </w:r>
      <w:r w:rsidRPr="0030455F">
        <w:t>suivi au réel avec fiche temps</w:t>
      </w:r>
      <w:r>
        <w:t xml:space="preserve"> : </w:t>
      </w:r>
      <w:proofErr w:type="spellStart"/>
      <w:r w:rsidRPr="0030455F">
        <w:rPr>
          <w:highlight w:val="yellow"/>
        </w:rPr>
        <w:t>xxxx</w:t>
      </w:r>
      <w:proofErr w:type="spellEnd"/>
      <w:r>
        <w:t xml:space="preserve"> heures</w:t>
      </w:r>
      <w:r w:rsidR="00012013">
        <w:t xml:space="preserve"> prévisionnelles sur le projet</w:t>
      </w:r>
    </w:p>
    <w:p w14:paraId="1C5386FE" w14:textId="77777777" w:rsidR="00017978" w:rsidRDefault="00017978" w:rsidP="00B3555D">
      <w:pPr>
        <w:rPr>
          <w:ins w:id="1" w:author="LECLERCQ Marine" w:date="2024-12-10T17:36:00Z"/>
          <w:b/>
          <w:bCs/>
          <w:u w:val="single"/>
        </w:rPr>
      </w:pPr>
    </w:p>
    <w:p w14:paraId="4DC8FBE4" w14:textId="2A6E9EF5" w:rsidR="006160D1" w:rsidRDefault="00F4390C" w:rsidP="00B3555D">
      <w:pPr>
        <w:rPr>
          <w:b/>
          <w:bCs/>
          <w:color w:val="FF0000"/>
          <w:u w:val="single"/>
        </w:rPr>
      </w:pPr>
      <w:r w:rsidRPr="000A6002">
        <w:rPr>
          <w:b/>
          <w:bCs/>
          <w:u w:val="single"/>
        </w:rPr>
        <w:t>Base annuel</w:t>
      </w:r>
      <w:r w:rsidR="00C32A2A" w:rsidRPr="000A6002">
        <w:rPr>
          <w:b/>
          <w:bCs/>
          <w:u w:val="single"/>
        </w:rPr>
        <w:t>le</w:t>
      </w:r>
      <w:r w:rsidRPr="000A6002">
        <w:rPr>
          <w:b/>
          <w:bCs/>
          <w:u w:val="single"/>
        </w:rPr>
        <w:t xml:space="preserve"> </w:t>
      </w:r>
      <w:r w:rsidR="00C32A2A" w:rsidRPr="000A6002">
        <w:rPr>
          <w:b/>
          <w:bCs/>
          <w:u w:val="single"/>
        </w:rPr>
        <w:t>de temps travaillés</w:t>
      </w:r>
      <w:r w:rsidR="00012013">
        <w:rPr>
          <w:b/>
          <w:bCs/>
          <w:u w:val="single"/>
        </w:rPr>
        <w:t xml:space="preserve"> et montant du coût horaire fixe</w:t>
      </w:r>
      <w:r w:rsidR="00017978">
        <w:rPr>
          <w:b/>
          <w:bCs/>
          <w:u w:val="single"/>
        </w:rPr>
        <w:t xml:space="preserve"> : </w:t>
      </w:r>
    </w:p>
    <w:p w14:paraId="4B496C23" w14:textId="18B9D562" w:rsidR="00012013" w:rsidRDefault="00017978" w:rsidP="00B3555D">
      <w:pPr>
        <w:rPr>
          <w:b/>
          <w:bCs/>
          <w:color w:val="FF0000"/>
          <w:u w:val="single"/>
        </w:rPr>
      </w:pPr>
      <w:r w:rsidRPr="00017978">
        <w:t>La base annuelle de temps total travaillé s’élève à</w:t>
      </w:r>
      <w:r w:rsidR="00116C44">
        <w:t xml:space="preserve"> 1607</w:t>
      </w:r>
      <w:r>
        <w:t xml:space="preserve"> heures</w:t>
      </w:r>
    </w:p>
    <w:p w14:paraId="1C709765" w14:textId="6B0F1F9A" w:rsidR="00012013" w:rsidRPr="00017978" w:rsidRDefault="00012013" w:rsidP="00B3555D">
      <w:r w:rsidRPr="00017978">
        <w:t xml:space="preserve">Le coût horaire est de </w:t>
      </w:r>
      <w:r w:rsidR="00015180">
        <w:t>54,57</w:t>
      </w:r>
      <w:r w:rsidRPr="00017978">
        <w:t xml:space="preserve"> €. </w:t>
      </w:r>
    </w:p>
    <w:p w14:paraId="226E4F54" w14:textId="77777777" w:rsidR="00AA74B2" w:rsidRPr="00780104" w:rsidRDefault="00AA74B2">
      <w:pPr>
        <w:rPr>
          <w:color w:val="FF0000"/>
        </w:rPr>
      </w:pPr>
    </w:p>
    <w:p w14:paraId="59D51529" w14:textId="77777777" w:rsidR="0030455F" w:rsidRDefault="0030455F" w:rsidP="0030455F">
      <w:r w:rsidRPr="0050416B">
        <w:rPr>
          <w:u w:val="single"/>
        </w:rPr>
        <w:t>Livrables attendus dans</w:t>
      </w:r>
      <w:r>
        <w:t xml:space="preserve"> </w:t>
      </w:r>
      <w:r>
        <w:rPr>
          <w:u w:val="single"/>
        </w:rPr>
        <w:t>le cadre des missions</w:t>
      </w:r>
      <w:r w:rsidRPr="00344764">
        <w:t xml:space="preserve"> :</w:t>
      </w:r>
    </w:p>
    <w:p w14:paraId="7E92B326" w14:textId="77777777" w:rsidR="00C40518" w:rsidRDefault="00C40518" w:rsidP="00C40518">
      <w:pPr>
        <w:pStyle w:val="Paragraphedeliste"/>
        <w:numPr>
          <w:ilvl w:val="0"/>
          <w:numId w:val="1"/>
        </w:numPr>
      </w:pPr>
      <w:r w:rsidRPr="006F60BC">
        <w:rPr>
          <w:highlight w:val="yellow"/>
        </w:rPr>
        <w:lastRenderedPageBreak/>
        <w:t>………………………………………. </w:t>
      </w:r>
      <w:r>
        <w:t>;</w:t>
      </w:r>
    </w:p>
    <w:p w14:paraId="6764E0D9" w14:textId="5A3368A6" w:rsidR="00C40518" w:rsidRDefault="00C40518" w:rsidP="00C40518">
      <w:pPr>
        <w:pStyle w:val="Paragraphedeliste"/>
        <w:numPr>
          <w:ilvl w:val="0"/>
          <w:numId w:val="1"/>
        </w:numPr>
      </w:pPr>
      <w:r w:rsidRPr="006F60BC">
        <w:rPr>
          <w:highlight w:val="yellow"/>
        </w:rPr>
        <w:t>.......................................... </w:t>
      </w:r>
      <w:r>
        <w:t>;</w:t>
      </w:r>
    </w:p>
    <w:p w14:paraId="2D20AB02" w14:textId="32790295" w:rsidR="0030455F" w:rsidRDefault="00C40518" w:rsidP="00C40518">
      <w:pPr>
        <w:pStyle w:val="Paragraphedeliste"/>
        <w:numPr>
          <w:ilvl w:val="0"/>
          <w:numId w:val="1"/>
        </w:numPr>
      </w:pPr>
      <w:r w:rsidRPr="00C40518">
        <w:rPr>
          <w:highlight w:val="yellow"/>
        </w:rPr>
        <w:t>..........................................</w:t>
      </w:r>
      <w:r>
        <w:t xml:space="preserve"> .</w:t>
      </w:r>
    </w:p>
    <w:p w14:paraId="776E54C9" w14:textId="62960D9C" w:rsidR="0030455F" w:rsidRDefault="0030455F"/>
    <w:p w14:paraId="0959815D" w14:textId="72E07F37" w:rsidR="00D30558" w:rsidRDefault="00AA74B2">
      <w:r>
        <w:t xml:space="preserve">Fait à </w:t>
      </w:r>
      <w:r w:rsidR="00592E80" w:rsidRPr="00256A1A">
        <w:t>[</w:t>
      </w:r>
      <w:r w:rsidR="00344764" w:rsidRPr="00256A1A">
        <w:rPr>
          <w:highlight w:val="yellow"/>
        </w:rPr>
        <w:t>lieu</w:t>
      </w:r>
      <w:r w:rsidR="00344764" w:rsidRPr="00256A1A">
        <w:t>] et [</w:t>
      </w:r>
      <w:r w:rsidR="00344764" w:rsidRPr="00256A1A">
        <w:rPr>
          <w:highlight w:val="yellow"/>
        </w:rPr>
        <w:t>date</w:t>
      </w:r>
      <w:r w:rsidR="00592E80" w:rsidRPr="00256A1A">
        <w:t>],</w:t>
      </w:r>
    </w:p>
    <w:p w14:paraId="569FCAD1" w14:textId="77777777" w:rsidR="003E5440" w:rsidRDefault="003E54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AA74B2" w14:paraId="6D27B74B" w14:textId="77777777" w:rsidTr="00732809">
        <w:tc>
          <w:tcPr>
            <w:tcW w:w="4606" w:type="dxa"/>
            <w:shd w:val="clear" w:color="auto" w:fill="auto"/>
          </w:tcPr>
          <w:p w14:paraId="04CEA3C7" w14:textId="77777777" w:rsidR="00AA74B2" w:rsidRDefault="00592E80" w:rsidP="007328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Le</w:t>
            </w:r>
            <w:r w:rsidR="00FA0B9C" w:rsidRPr="00732809">
              <w:rPr>
                <w:u w:val="single"/>
              </w:rPr>
              <w:t xml:space="preserve"> </w:t>
            </w:r>
            <w:r w:rsidR="00D73F43" w:rsidRPr="00732809">
              <w:rPr>
                <w:u w:val="single"/>
              </w:rPr>
              <w:t>salarié</w:t>
            </w:r>
          </w:p>
          <w:p w14:paraId="066DCDC8" w14:textId="2ADDB28C" w:rsidR="00592E80" w:rsidRDefault="00592E80" w:rsidP="00592E80">
            <w:pPr>
              <w:jc w:val="center"/>
            </w:pPr>
            <w:r>
              <w:t>[</w:t>
            </w:r>
            <w:proofErr w:type="gramStart"/>
            <w:r w:rsidRPr="00256A1A">
              <w:rPr>
                <w:highlight w:val="yellow"/>
              </w:rPr>
              <w:t>prénom</w:t>
            </w:r>
            <w:proofErr w:type="gramEnd"/>
            <w:r w:rsidR="00551B4A">
              <w:rPr>
                <w:highlight w:val="yellow"/>
              </w:rPr>
              <w:t xml:space="preserve"> + </w:t>
            </w:r>
            <w:proofErr w:type="spellStart"/>
            <w:r w:rsidR="00551B4A">
              <w:rPr>
                <w:highlight w:val="yellow"/>
              </w:rPr>
              <w:t>nom</w:t>
            </w:r>
            <w:proofErr w:type="spellEnd"/>
            <w:r w:rsidR="00551B4A">
              <w:rPr>
                <w:highlight w:val="yellow"/>
              </w:rPr>
              <w:t xml:space="preserve"> + fonction +</w:t>
            </w:r>
            <w:r w:rsidRPr="00256A1A">
              <w:rPr>
                <w:highlight w:val="yellow"/>
              </w:rPr>
              <w:t xml:space="preserve"> signature</w:t>
            </w:r>
            <w:r>
              <w:t>]</w:t>
            </w:r>
          </w:p>
          <w:p w14:paraId="3D7C25E2" w14:textId="77777777" w:rsidR="00592E80" w:rsidRDefault="00592E80" w:rsidP="00592E80">
            <w:pPr>
              <w:jc w:val="center"/>
            </w:pPr>
          </w:p>
          <w:p w14:paraId="5EC619BB" w14:textId="3E51D717" w:rsidR="0031078F" w:rsidRPr="00732809" w:rsidRDefault="0031078F" w:rsidP="0031078F">
            <w:pPr>
              <w:tabs>
                <w:tab w:val="left" w:pos="753"/>
              </w:tabs>
              <w:ind w:firstLine="708"/>
              <w:rPr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14:paraId="70D5F179" w14:textId="77777777" w:rsidR="00AA74B2" w:rsidRPr="00732809" w:rsidRDefault="00592E80" w:rsidP="007328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Le </w:t>
            </w:r>
            <w:r w:rsidR="00FA0B9C" w:rsidRPr="00732809">
              <w:rPr>
                <w:u w:val="single"/>
              </w:rPr>
              <w:t>r</w:t>
            </w:r>
            <w:r w:rsidR="00AA74B2" w:rsidRPr="00732809">
              <w:rPr>
                <w:u w:val="single"/>
              </w:rPr>
              <w:t>esponsable hiérarchique</w:t>
            </w:r>
          </w:p>
          <w:p w14:paraId="5A9DA74A" w14:textId="77777777" w:rsidR="00AA74B2" w:rsidRPr="00732809" w:rsidRDefault="00592E80" w:rsidP="00551B4A">
            <w:pPr>
              <w:jc w:val="center"/>
              <w:rPr>
                <w:u w:val="single"/>
              </w:rPr>
            </w:pPr>
            <w:r>
              <w:t>[</w:t>
            </w:r>
            <w:proofErr w:type="gramStart"/>
            <w:r w:rsidRPr="00256A1A">
              <w:rPr>
                <w:highlight w:val="yellow"/>
              </w:rPr>
              <w:t>prénom</w:t>
            </w:r>
            <w:proofErr w:type="gramEnd"/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</w:t>
            </w:r>
            <w:proofErr w:type="spellStart"/>
            <w:r w:rsidRPr="00256A1A">
              <w:rPr>
                <w:highlight w:val="yellow"/>
              </w:rPr>
              <w:t>nom</w:t>
            </w:r>
            <w:proofErr w:type="spellEnd"/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fonction</w:t>
            </w:r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signature</w:t>
            </w:r>
            <w:r w:rsidR="00551B4A">
              <w:rPr>
                <w:highlight w:val="yellow"/>
              </w:rPr>
              <w:t xml:space="preserve"> +</w:t>
            </w:r>
            <w:r w:rsidR="006A1BCC" w:rsidRPr="006A1BCC">
              <w:rPr>
                <w:highlight w:val="yellow"/>
              </w:rPr>
              <w:t xml:space="preserve"> cachet</w:t>
            </w:r>
            <w:r>
              <w:t>]</w:t>
            </w:r>
          </w:p>
        </w:tc>
      </w:tr>
    </w:tbl>
    <w:p w14:paraId="27AFAA4A" w14:textId="77777777" w:rsidR="00AA74B2" w:rsidRDefault="00AA74B2" w:rsidP="0031078F"/>
    <w:p w14:paraId="7E7622FF" w14:textId="77777777" w:rsidR="007143F9" w:rsidRDefault="007143F9" w:rsidP="0031078F"/>
    <w:sectPr w:rsidR="007143F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19FFC" w14:textId="77777777" w:rsidR="00E8083D" w:rsidRDefault="00E8083D" w:rsidP="0031078F">
      <w:pPr>
        <w:spacing w:after="0" w:line="240" w:lineRule="auto"/>
      </w:pPr>
      <w:r>
        <w:separator/>
      </w:r>
    </w:p>
  </w:endnote>
  <w:endnote w:type="continuationSeparator" w:id="0">
    <w:p w14:paraId="2FD3665D" w14:textId="77777777" w:rsidR="00E8083D" w:rsidRDefault="00E8083D" w:rsidP="00310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6939879"/>
      <w:docPartObj>
        <w:docPartGallery w:val="Page Numbers (Bottom of Page)"/>
        <w:docPartUnique/>
      </w:docPartObj>
    </w:sdtPr>
    <w:sdtContent>
      <w:p w14:paraId="4296828F" w14:textId="0AAAD3D0" w:rsidR="00407A9C" w:rsidRPr="002516CC" w:rsidRDefault="002516CC" w:rsidP="002516CC">
        <w:pPr>
          <w:pStyle w:val="Pieddepage"/>
          <w:tabs>
            <w:tab w:val="clear" w:pos="4536"/>
            <w:tab w:val="clear" w:pos="9072"/>
          </w:tabs>
          <w:ind w:left="-851" w:right="-1134"/>
        </w:pPr>
        <w:r>
          <w:rPr>
            <w:rFonts w:ascii="Arial" w:hAnsi="Arial" w:cs="Arial"/>
            <w:sz w:val="18"/>
            <w:szCs w:val="18"/>
          </w:rPr>
          <w:t>Programme régional Île-de-France et bassin de la Seine FEDER-FSE+ 2021-2027</w:t>
        </w:r>
        <w:r>
          <w:rPr>
            <w:rFonts w:ascii="Arial" w:hAnsi="Arial" w:cs="Arial"/>
            <w:sz w:val="18"/>
            <w:szCs w:val="18"/>
            <w:lang w:eastAsia="fr-FR"/>
          </w:rPr>
          <w:br/>
        </w:r>
        <w:r w:rsidRPr="008A410F">
          <w:rPr>
            <w:rFonts w:ascii="Arial" w:hAnsi="Arial" w:cs="Arial"/>
            <w:sz w:val="18"/>
            <w:szCs w:val="18"/>
          </w:rPr>
          <w:t>Appel à projets FEDER 2024 "Grands projets de RDI, liés aux filières prioritaires" (OS 1.1-1)</w:t>
        </w:r>
        <w:r>
          <w:rPr>
            <w:rFonts w:ascii="Arial" w:hAnsi="Arial" w:cs="Arial"/>
            <w:sz w:val="18"/>
            <w:szCs w:val="18"/>
          </w:rPr>
          <w:t xml:space="preserve"> – </w:t>
        </w:r>
        <w:r w:rsidRPr="003B2A37">
          <w:rPr>
            <w:rFonts w:ascii="Arial" w:hAnsi="Arial" w:cs="Arial"/>
            <w:b/>
            <w:bCs/>
            <w:sz w:val="18"/>
            <w:szCs w:val="18"/>
            <w:lang w:eastAsia="fr-FR"/>
          </w:rPr>
          <w:t>Document type</w:t>
        </w:r>
        <w:r>
          <w:rPr>
            <w:rFonts w:ascii="Arial" w:hAnsi="Arial" w:cs="Arial"/>
            <w:b/>
            <w:bCs/>
            <w:sz w:val="18"/>
            <w:szCs w:val="18"/>
            <w:lang w:eastAsia="fr-FR"/>
          </w:rPr>
          <w:t xml:space="preserve"> n°4 </w:t>
        </w:r>
        <w:r w:rsidRPr="003C0281">
          <w:rPr>
            <w:rFonts w:ascii="Arial" w:hAnsi="Arial" w:cs="Arial"/>
            <w:sz w:val="18"/>
            <w:szCs w:val="18"/>
          </w:rPr>
          <w:t>(</w:t>
        </w:r>
        <w:r>
          <w:rPr>
            <w:rFonts w:ascii="Arial" w:hAnsi="Arial" w:cs="Arial"/>
            <w:sz w:val="18"/>
            <w:szCs w:val="18"/>
          </w:rPr>
          <w:t>20 janvier</w:t>
        </w:r>
        <w:r w:rsidRPr="003C0281">
          <w:rPr>
            <w:rFonts w:ascii="Arial" w:hAnsi="Arial" w:cs="Arial"/>
            <w:sz w:val="18"/>
            <w:szCs w:val="18"/>
          </w:rPr>
          <w:t xml:space="preserve"> 202</w:t>
        </w:r>
        <w:r>
          <w:rPr>
            <w:rFonts w:ascii="Arial" w:hAnsi="Arial" w:cs="Arial"/>
            <w:sz w:val="18"/>
            <w:szCs w:val="18"/>
          </w:rPr>
          <w:t>5</w:t>
        </w:r>
        <w:r w:rsidRPr="003C0281">
          <w:rPr>
            <w:rFonts w:ascii="Arial" w:hAnsi="Arial" w:cs="Arial"/>
            <w:sz w:val="18"/>
            <w:szCs w:val="18"/>
          </w:rPr>
          <w:t>)</w:t>
        </w:r>
        <w:r>
          <w:rPr>
            <w:rFonts w:ascii="Arial" w:hAnsi="Arial" w:cs="Arial"/>
            <w:sz w:val="18"/>
            <w:szCs w:val="18"/>
          </w:rPr>
          <w:t xml:space="preserve"> 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27A97" w14:textId="77777777" w:rsidR="00E8083D" w:rsidRDefault="00E8083D" w:rsidP="0031078F">
      <w:pPr>
        <w:spacing w:after="0" w:line="240" w:lineRule="auto"/>
      </w:pPr>
      <w:r>
        <w:separator/>
      </w:r>
    </w:p>
  </w:footnote>
  <w:footnote w:type="continuationSeparator" w:id="0">
    <w:p w14:paraId="76158CE2" w14:textId="77777777" w:rsidR="00E8083D" w:rsidRDefault="00E8083D" w:rsidP="00310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53585"/>
    <w:multiLevelType w:val="hybridMultilevel"/>
    <w:tmpl w:val="9F34404C"/>
    <w:lvl w:ilvl="0" w:tplc="DA8A64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483978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ECLERCQ Marine">
    <w15:presenceInfo w15:providerId="AD" w15:userId="S::Marine.LECLERCQ@iledefrance.fr::ca071161-61d7-4ce7-b9f6-20b5356cea6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4B2"/>
    <w:rsid w:val="00012013"/>
    <w:rsid w:val="00015180"/>
    <w:rsid w:val="00017978"/>
    <w:rsid w:val="00045A64"/>
    <w:rsid w:val="000A6002"/>
    <w:rsid w:val="000A6485"/>
    <w:rsid w:val="000F6974"/>
    <w:rsid w:val="000F6E6D"/>
    <w:rsid w:val="00116C44"/>
    <w:rsid w:val="0013130D"/>
    <w:rsid w:val="001840E6"/>
    <w:rsid w:val="0018417A"/>
    <w:rsid w:val="001849BA"/>
    <w:rsid w:val="001C44B8"/>
    <w:rsid w:val="001D6427"/>
    <w:rsid w:val="001F2C30"/>
    <w:rsid w:val="001F670F"/>
    <w:rsid w:val="002207C1"/>
    <w:rsid w:val="00234B7D"/>
    <w:rsid w:val="002516CC"/>
    <w:rsid w:val="00256A1A"/>
    <w:rsid w:val="002C17F8"/>
    <w:rsid w:val="00303DCB"/>
    <w:rsid w:val="0030455F"/>
    <w:rsid w:val="0031078F"/>
    <w:rsid w:val="00344764"/>
    <w:rsid w:val="003C23F2"/>
    <w:rsid w:val="003D2275"/>
    <w:rsid w:val="003E5440"/>
    <w:rsid w:val="003F6081"/>
    <w:rsid w:val="00407A9C"/>
    <w:rsid w:val="004148C6"/>
    <w:rsid w:val="00443605"/>
    <w:rsid w:val="004920C1"/>
    <w:rsid w:val="004C39B0"/>
    <w:rsid w:val="004E750B"/>
    <w:rsid w:val="004F6D2C"/>
    <w:rsid w:val="0050416B"/>
    <w:rsid w:val="00505FC8"/>
    <w:rsid w:val="0055128D"/>
    <w:rsid w:val="00551B4A"/>
    <w:rsid w:val="00552E22"/>
    <w:rsid w:val="00592E80"/>
    <w:rsid w:val="005A3DFF"/>
    <w:rsid w:val="006160D1"/>
    <w:rsid w:val="006272B9"/>
    <w:rsid w:val="006415DF"/>
    <w:rsid w:val="0064460D"/>
    <w:rsid w:val="00670958"/>
    <w:rsid w:val="006A1BCC"/>
    <w:rsid w:val="006A723F"/>
    <w:rsid w:val="006B2F9B"/>
    <w:rsid w:val="006E507C"/>
    <w:rsid w:val="006F60BC"/>
    <w:rsid w:val="00702B3A"/>
    <w:rsid w:val="007143F9"/>
    <w:rsid w:val="00732809"/>
    <w:rsid w:val="00735FE0"/>
    <w:rsid w:val="00761ADE"/>
    <w:rsid w:val="00780104"/>
    <w:rsid w:val="00793700"/>
    <w:rsid w:val="007B3FA0"/>
    <w:rsid w:val="008515D9"/>
    <w:rsid w:val="008753C0"/>
    <w:rsid w:val="008B337F"/>
    <w:rsid w:val="008F6583"/>
    <w:rsid w:val="00901D50"/>
    <w:rsid w:val="009201EF"/>
    <w:rsid w:val="00935838"/>
    <w:rsid w:val="00971724"/>
    <w:rsid w:val="009C3987"/>
    <w:rsid w:val="009E2762"/>
    <w:rsid w:val="009F3868"/>
    <w:rsid w:val="00A23C8B"/>
    <w:rsid w:val="00A249B7"/>
    <w:rsid w:val="00A462D4"/>
    <w:rsid w:val="00A8383A"/>
    <w:rsid w:val="00A93801"/>
    <w:rsid w:val="00AA74B2"/>
    <w:rsid w:val="00AD479D"/>
    <w:rsid w:val="00B1625E"/>
    <w:rsid w:val="00B237C1"/>
    <w:rsid w:val="00B3555D"/>
    <w:rsid w:val="00B4730F"/>
    <w:rsid w:val="00B54EA8"/>
    <w:rsid w:val="00B56E45"/>
    <w:rsid w:val="00BA4B56"/>
    <w:rsid w:val="00BD100F"/>
    <w:rsid w:val="00BE0B7C"/>
    <w:rsid w:val="00BE114E"/>
    <w:rsid w:val="00BF1362"/>
    <w:rsid w:val="00C1756E"/>
    <w:rsid w:val="00C32A2A"/>
    <w:rsid w:val="00C40518"/>
    <w:rsid w:val="00C41852"/>
    <w:rsid w:val="00C702C1"/>
    <w:rsid w:val="00D30558"/>
    <w:rsid w:val="00D73F43"/>
    <w:rsid w:val="00DA4933"/>
    <w:rsid w:val="00DE72DE"/>
    <w:rsid w:val="00E05FDA"/>
    <w:rsid w:val="00E36DAE"/>
    <w:rsid w:val="00E8083D"/>
    <w:rsid w:val="00EC47D4"/>
    <w:rsid w:val="00F4390C"/>
    <w:rsid w:val="00F451AE"/>
    <w:rsid w:val="00F62C6F"/>
    <w:rsid w:val="00F719EC"/>
    <w:rsid w:val="00F861A9"/>
    <w:rsid w:val="00FA0B9C"/>
    <w:rsid w:val="00FB4B6A"/>
    <w:rsid w:val="00FB5B6F"/>
    <w:rsid w:val="00FB7D18"/>
    <w:rsid w:val="00FC5D00"/>
    <w:rsid w:val="00FF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FA8F1"/>
  <w15:docId w15:val="{B4DCBEE0-19D0-4CBF-9CEF-5A7E1E74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E5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507C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551B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51B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51B4A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51B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51B4A"/>
    <w:rPr>
      <w:b/>
      <w:bCs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31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078F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31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078F"/>
    <w:rPr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FC5D00"/>
    <w:rPr>
      <w:sz w:val="22"/>
      <w:szCs w:val="22"/>
      <w:lang w:eastAsia="en-US"/>
    </w:rPr>
  </w:style>
  <w:style w:type="character" w:customStyle="1" w:styleId="A6">
    <w:name w:val="A6"/>
    <w:uiPriority w:val="99"/>
    <w:rsid w:val="00793700"/>
    <w:rPr>
      <w:rFonts w:ascii="Marianne Light" w:hAnsi="Marianne Light" w:cs="Marianne Light" w:hint="default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F60BC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55128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5A667-3498-4F0F-B9DE-2CCA0813572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a399f59-4fb0-4c58-b63e-f94bfc24371c}" enabled="0" method="" siteId="{5a399f59-4fb0-4c58-b63e-f94bfc2437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946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KRASA Clarisse</dc:creator>
  <cp:lastModifiedBy>MALLET COVIC Yseult</cp:lastModifiedBy>
  <cp:revision>2</cp:revision>
  <dcterms:created xsi:type="dcterms:W3CDTF">2025-01-20T15:54:00Z</dcterms:created>
  <dcterms:modified xsi:type="dcterms:W3CDTF">2025-01-20T15:54:00Z</dcterms:modified>
</cp:coreProperties>
</file>